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1F" w:rsidRDefault="0009581F">
      <w:pPr>
        <w:pStyle w:val="Nadpis1"/>
        <w:numPr>
          <w:ilvl w:val="0"/>
          <w:numId w:val="0"/>
        </w:numPr>
        <w:jc w:val="center"/>
      </w:pPr>
      <w:r>
        <w:t>REFERENČNÍ SPOTŘEBA ENERGIE</w:t>
      </w:r>
    </w:p>
    <w:p w:rsidR="0009581F" w:rsidRDefault="00350211">
      <w:r>
        <w:t>Referenční</w:t>
      </w:r>
      <w:r w:rsidR="0009581F">
        <w:t xml:space="preserve"> období: </w:t>
      </w:r>
      <w:r w:rsidR="0009581F">
        <w:rPr>
          <w:b/>
        </w:rPr>
        <w:t>01. 01. 201</w:t>
      </w:r>
      <w:r w:rsidR="00766FC3">
        <w:rPr>
          <w:b/>
        </w:rPr>
        <w:t>6</w:t>
      </w:r>
      <w:r w:rsidR="0009581F">
        <w:rPr>
          <w:b/>
        </w:rPr>
        <w:t xml:space="preserve"> – 31. 12. 201</w:t>
      </w:r>
      <w:r w:rsidR="00766FC3">
        <w:rPr>
          <w:b/>
        </w:rPr>
        <w:t xml:space="preserve">6, resp. 01. 07. 2015 – 31. 6. 2016 </w:t>
      </w:r>
      <w:r w:rsidR="00766FC3" w:rsidRPr="00766FC3">
        <w:t>(pro objekt SO 05 a SO 06, viz dále)</w:t>
      </w:r>
    </w:p>
    <w:p w:rsidR="0009581F" w:rsidRDefault="0009581F"/>
    <w:p w:rsidR="0009581F" w:rsidRDefault="0009581F">
      <w:pPr>
        <w:spacing w:after="120"/>
        <w:rPr>
          <w:sz w:val="21"/>
          <w:szCs w:val="21"/>
        </w:rPr>
      </w:pPr>
      <w:r>
        <w:rPr>
          <w:b/>
        </w:rPr>
        <w:t xml:space="preserve">Seznam objektů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6"/>
        <w:gridCol w:w="3086"/>
        <w:gridCol w:w="5954"/>
      </w:tblGrid>
      <w:tr w:rsidR="0009581F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09581F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</w:pPr>
            <w:r>
              <w:t>T. G. Masaryka 678, 407 77 Šluknov</w:t>
            </w:r>
          </w:p>
        </w:tc>
      </w:tr>
      <w:tr w:rsidR="0009581F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09581F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Tělocvična 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5B3C32">
            <w:pPr>
              <w:spacing w:before="0"/>
              <w:jc w:val="left"/>
            </w:pPr>
            <w:r>
              <w:t>Tyršova 1084,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A77727">
            <w:pPr>
              <w:spacing w:before="0"/>
              <w:jc w:val="right"/>
              <w:rPr>
                <w:sz w:val="21"/>
                <w:szCs w:val="21"/>
              </w:rPr>
            </w:pPr>
            <w:r w:rsidRPr="001A7EE8">
              <w:rPr>
                <w:sz w:val="21"/>
                <w:szCs w:val="21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Jídelna ZŠ J. Vohradského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Pr="001A7EE8" w:rsidRDefault="005B3C32" w:rsidP="00A310AE">
            <w:pPr>
              <w:spacing w:before="0"/>
              <w:jc w:val="left"/>
            </w:pPr>
            <w:r>
              <w:t>Zahradní 1080,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DD0296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Žižkova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A310AE">
            <w:pPr>
              <w:spacing w:before="0"/>
              <w:jc w:val="left"/>
            </w:pPr>
            <w:r>
              <w:t>Žižkova 722,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A310AE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352</w:t>
            </w:r>
            <w:r>
              <w:t>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464688" w:rsidP="00464688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355</w:t>
            </w:r>
            <w:r>
              <w:t>, 407 77 Šluknov</w:t>
            </w:r>
          </w:p>
        </w:tc>
      </w:tr>
      <w:tr w:rsidR="00A77727" w:rsidTr="00DD0296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A77727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5B3C32" w:rsidP="00A310AE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Veřejné osvětlení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727" w:rsidRDefault="00FE3F7B" w:rsidP="00A310AE">
            <w:pPr>
              <w:spacing w:before="0"/>
              <w:jc w:val="left"/>
            </w:pPr>
            <w:r>
              <w:t xml:space="preserve">Město </w:t>
            </w:r>
            <w:r w:rsidR="005B3C32">
              <w:t>Šluknov</w:t>
            </w:r>
          </w:p>
        </w:tc>
      </w:tr>
    </w:tbl>
    <w:p w:rsidR="0009581F" w:rsidRDefault="0009581F">
      <w:pPr>
        <w:rPr>
          <w:b/>
        </w:rPr>
      </w:pPr>
    </w:p>
    <w:p w:rsidR="0009581F" w:rsidRDefault="00A77CB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>1</w:t>
      </w:r>
      <w:r w:rsidR="0009581F">
        <w:rPr>
          <w:color w:val="000000"/>
          <w:sz w:val="24"/>
          <w:szCs w:val="24"/>
          <w:u w:val="single"/>
        </w:rPr>
        <w:t xml:space="preserve">. </w:t>
      </w:r>
      <w:r w:rsidR="00AF51D9" w:rsidRPr="00AF51D9">
        <w:rPr>
          <w:color w:val="000000"/>
          <w:sz w:val="24"/>
          <w:szCs w:val="24"/>
          <w:u w:val="single"/>
        </w:rPr>
        <w:t>ZŠ J. Vohradského</w:t>
      </w:r>
    </w:p>
    <w:p w:rsidR="0009581F" w:rsidRDefault="0009581F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B35032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B35032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43 983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99 384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0A4491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120 254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8A44A4" w:rsidRPr="00605FFC" w:rsidRDefault="008A44A4" w:rsidP="00605FFC">
      <w:pPr>
        <w:spacing w:before="60"/>
        <w:rPr>
          <w:i/>
          <w:sz w:val="20"/>
        </w:rPr>
      </w:pPr>
    </w:p>
    <w:p w:rsidR="0009581F" w:rsidRDefault="000A4491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7724A8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6A293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7724A8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1 530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</w:t>
            </w:r>
            <w:r w:rsidR="00A77CB9">
              <w:rPr>
                <w:rFonts w:cs="Arial"/>
                <w:b/>
                <w:bCs/>
                <w:color w:val="000000"/>
                <w:szCs w:val="22"/>
              </w:rPr>
              <w:t>J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707 120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0A4491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813 188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471E22" w:rsidRDefault="00471E22"/>
    <w:p w:rsidR="0009581F" w:rsidRDefault="0009581F">
      <w:r>
        <w:t>Studená voda</w:t>
      </w:r>
      <w:r w:rsidR="00C2481E">
        <w:t xml:space="preserve">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AE15F6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1</w:t>
            </w:r>
            <w:r w:rsidR="00AE15F6">
              <w:t>5</w:t>
            </w:r>
            <w:r>
              <w:t xml:space="preserve"> %</w:t>
            </w:r>
          </w:p>
        </w:tc>
      </w:tr>
      <w:tr w:rsidR="0009581F" w:rsidTr="00AE15F6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778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1350FD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65 957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0A4491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75 851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AE15F6" w:rsidRDefault="00AE15F6" w:rsidP="00AE15F6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="00A77CB9" w:rsidRPr="00A77CB9">
        <w:rPr>
          <w:i/>
          <w:sz w:val="20"/>
        </w:rPr>
        <w:t xml:space="preserve">Spotřeba vody </w:t>
      </w:r>
      <w:r w:rsidR="000A4491">
        <w:rPr>
          <w:i/>
          <w:sz w:val="20"/>
        </w:rPr>
        <w:t>zahrnuje i spotřebu v tělocvičně (objekt SO 02), která je s budovou školy stavebně propojena.</w:t>
      </w:r>
    </w:p>
    <w:p w:rsidR="000A4491" w:rsidRDefault="000A4491" w:rsidP="000A4491">
      <w:pPr>
        <w:spacing w:before="60"/>
        <w:rPr>
          <w:i/>
          <w:sz w:val="20"/>
        </w:rPr>
      </w:pPr>
      <w:r>
        <w:rPr>
          <w:i/>
          <w:sz w:val="20"/>
        </w:rPr>
        <w:t>*</w:t>
      </w: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>
        <w:rPr>
          <w:i/>
          <w:sz w:val="20"/>
        </w:rPr>
        <w:t>10</w:t>
      </w:r>
      <w:r w:rsidRPr="00A77CB9">
        <w:rPr>
          <w:i/>
          <w:sz w:val="20"/>
        </w:rPr>
        <w:t>. 1</w:t>
      </w:r>
      <w:r>
        <w:rPr>
          <w:i/>
          <w:sz w:val="20"/>
        </w:rPr>
        <w:t>0. 2015 do 12</w:t>
      </w:r>
      <w:r w:rsidRPr="00A77CB9">
        <w:rPr>
          <w:i/>
          <w:sz w:val="20"/>
        </w:rPr>
        <w:t>. 1</w:t>
      </w:r>
      <w:r>
        <w:rPr>
          <w:i/>
          <w:sz w:val="20"/>
        </w:rPr>
        <w:t>0</w:t>
      </w:r>
      <w:r w:rsidRPr="00A77CB9">
        <w:rPr>
          <w:i/>
          <w:sz w:val="20"/>
        </w:rPr>
        <w:t>. 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0A4491" w:rsidRDefault="000A4491" w:rsidP="00AE15F6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2. Tělocvična </w:t>
      </w:r>
      <w:r w:rsidRPr="00AF51D9">
        <w:rPr>
          <w:color w:val="000000"/>
          <w:sz w:val="24"/>
          <w:szCs w:val="24"/>
          <w:u w:val="single"/>
        </w:rPr>
        <w:t>ZŠ J. Vohradského</w:t>
      </w:r>
    </w:p>
    <w:p w:rsidR="00AF51D9" w:rsidRDefault="00AF51D9" w:rsidP="00AF51D9">
      <w:r>
        <w:t>Elektřina</w:t>
      </w:r>
      <w:r w:rsidR="000A4491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13 362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32 373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39 171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766FC3" w:rsidRDefault="00766FC3" w:rsidP="00AF51D9"/>
    <w:p w:rsidR="00AF51D9" w:rsidRDefault="000A4491" w:rsidP="00AF51D9">
      <w:r>
        <w:lastRenderedPageBreak/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223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GJ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103 156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118 630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/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-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-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-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 xml:space="preserve">Spotřeba vody </w:t>
      </w:r>
      <w:r w:rsidR="000A4491">
        <w:rPr>
          <w:i/>
          <w:sz w:val="20"/>
        </w:rPr>
        <w:t>je zahrnuta v předchozí budově</w:t>
      </w:r>
    </w:p>
    <w:p w:rsidR="00AF51D9" w:rsidRDefault="00AF51D9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3. Jídelna </w:t>
      </w:r>
      <w:r w:rsidRPr="00AF51D9">
        <w:rPr>
          <w:color w:val="000000"/>
          <w:sz w:val="24"/>
          <w:szCs w:val="24"/>
          <w:u w:val="single"/>
        </w:rPr>
        <w:t xml:space="preserve">ZŠ J. </w:t>
      </w:r>
      <w:r w:rsidR="00637768">
        <w:rPr>
          <w:color w:val="000000"/>
          <w:sz w:val="24"/>
          <w:szCs w:val="24"/>
          <w:u w:val="single"/>
        </w:rPr>
        <w:t>V</w:t>
      </w:r>
      <w:r w:rsidRPr="00AF51D9">
        <w:rPr>
          <w:color w:val="000000"/>
          <w:sz w:val="24"/>
          <w:szCs w:val="24"/>
          <w:u w:val="single"/>
        </w:rPr>
        <w:t>ohradského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56 969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181 495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219 609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0A4491" w:rsidP="00AF51D9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446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GJ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206 313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237 260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/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571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48 435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0A4491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55 701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 w:rsidP="00AF51D9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 w:rsidR="000A4491">
        <w:rPr>
          <w:i/>
          <w:sz w:val="20"/>
        </w:rPr>
        <w:t>8</w:t>
      </w:r>
      <w:r w:rsidRPr="00A77CB9">
        <w:rPr>
          <w:i/>
          <w:sz w:val="20"/>
        </w:rPr>
        <w:t>. 1</w:t>
      </w:r>
      <w:r w:rsidR="000A4491">
        <w:rPr>
          <w:i/>
          <w:sz w:val="20"/>
        </w:rPr>
        <w:t>0. 2015 do 12</w:t>
      </w:r>
      <w:r w:rsidRPr="00A77CB9">
        <w:rPr>
          <w:i/>
          <w:sz w:val="20"/>
        </w:rPr>
        <w:t>. 1</w:t>
      </w:r>
      <w:r w:rsidR="000A4491">
        <w:rPr>
          <w:i/>
          <w:sz w:val="20"/>
        </w:rPr>
        <w:t>0</w:t>
      </w:r>
      <w:r w:rsidRPr="00A77CB9">
        <w:rPr>
          <w:i/>
          <w:sz w:val="20"/>
        </w:rPr>
        <w:t>. 201</w:t>
      </w:r>
      <w:r w:rsidR="000A4491"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0A4491" w:rsidRDefault="000A4491" w:rsidP="00AF51D9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4. </w:t>
      </w:r>
      <w:r w:rsidRPr="00AF51D9">
        <w:rPr>
          <w:color w:val="000000"/>
          <w:sz w:val="24"/>
          <w:szCs w:val="24"/>
          <w:u w:val="single"/>
        </w:rPr>
        <w:t>ZŠ Žižkova</w:t>
      </w:r>
    </w:p>
    <w:p w:rsidR="00AF51D9" w:rsidRDefault="00AF51D9" w:rsidP="00AF51D9">
      <w:r>
        <w:t>Elektřina</w:t>
      </w:r>
      <w:r w:rsidR="00834906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20 884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49 982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60 478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269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22 812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26 234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383423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>Spotřeba vody</w:t>
      </w:r>
      <w:r>
        <w:rPr>
          <w:i/>
          <w:sz w:val="20"/>
        </w:rPr>
        <w:t xml:space="preserve"> </w:t>
      </w:r>
      <w:r w:rsidRPr="00A77CB9">
        <w:rPr>
          <w:i/>
          <w:sz w:val="20"/>
        </w:rPr>
        <w:t xml:space="preserve">je zadaná pro období od </w:t>
      </w:r>
      <w:r>
        <w:rPr>
          <w:i/>
          <w:sz w:val="20"/>
        </w:rPr>
        <w:t>14</w:t>
      </w:r>
      <w:r w:rsidRPr="00A77CB9">
        <w:rPr>
          <w:i/>
          <w:sz w:val="20"/>
        </w:rPr>
        <w:t>. 1</w:t>
      </w:r>
      <w:r>
        <w:rPr>
          <w:i/>
          <w:sz w:val="20"/>
        </w:rPr>
        <w:t>0. 2015 do 17</w:t>
      </w:r>
      <w:r w:rsidRPr="00A77CB9">
        <w:rPr>
          <w:i/>
          <w:sz w:val="20"/>
        </w:rPr>
        <w:t>. 1</w:t>
      </w:r>
      <w:r>
        <w:rPr>
          <w:i/>
          <w:sz w:val="20"/>
        </w:rPr>
        <w:t>0</w:t>
      </w:r>
      <w:r w:rsidRPr="00A77CB9">
        <w:rPr>
          <w:i/>
          <w:sz w:val="20"/>
        </w:rPr>
        <w:t>. 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</w:p>
    <w:p w:rsidR="00AF51D9" w:rsidRDefault="00AF51D9" w:rsidP="00AF51D9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316 137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370 859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448 739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5. </w:t>
      </w:r>
      <w:r w:rsidRPr="00AF51D9">
        <w:rPr>
          <w:color w:val="000000"/>
          <w:sz w:val="24"/>
          <w:szCs w:val="24"/>
          <w:u w:val="single"/>
        </w:rPr>
        <w:t>MŠ Svojsíkova 352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17 502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56 334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68 164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</w:t>
      </w:r>
      <w:r w:rsidR="00383423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645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54 967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63 212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AF51D9">
      <w:pPr>
        <w:rPr>
          <w:i/>
          <w:sz w:val="20"/>
        </w:rPr>
      </w:pPr>
    </w:p>
    <w:p w:rsidR="00AF51D9" w:rsidRDefault="00AF51D9" w:rsidP="00AF51D9">
      <w:r>
        <w:t>Zemní plyn</w:t>
      </w:r>
      <w:r w:rsidR="00383423">
        <w:t xml:space="preserve">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60 926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52 852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63 951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383423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 xml:space="preserve">Spotřeba </w:t>
      </w:r>
      <w:r>
        <w:rPr>
          <w:i/>
          <w:sz w:val="20"/>
        </w:rPr>
        <w:t xml:space="preserve">zemního plynu </w:t>
      </w:r>
      <w:r w:rsidRPr="00A77CB9">
        <w:rPr>
          <w:i/>
          <w:sz w:val="20"/>
        </w:rPr>
        <w:t xml:space="preserve">je zadaná pro období </w:t>
      </w:r>
      <w:r>
        <w:rPr>
          <w:i/>
          <w:sz w:val="20"/>
        </w:rPr>
        <w:t>07/2015 – 06/</w:t>
      </w:r>
      <w:r w:rsidRPr="00A77CB9">
        <w:rPr>
          <w:i/>
          <w:sz w:val="20"/>
        </w:rPr>
        <w:t>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  <w:r w:rsidR="00637768">
        <w:rPr>
          <w:i/>
          <w:sz w:val="20"/>
        </w:rPr>
        <w:t>Z tohoto důvodu jsou pro tuto budovu upraveny referenční klimatické údaje.</w:t>
      </w: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6. </w:t>
      </w:r>
      <w:r w:rsidRPr="00AF51D9">
        <w:rPr>
          <w:color w:val="000000"/>
          <w:sz w:val="24"/>
          <w:szCs w:val="24"/>
          <w:u w:val="single"/>
        </w:rPr>
        <w:t>MŠ Svojsíkova 35</w:t>
      </w:r>
      <w:r>
        <w:rPr>
          <w:color w:val="000000"/>
          <w:sz w:val="24"/>
          <w:szCs w:val="24"/>
          <w:u w:val="single"/>
        </w:rPr>
        <w:t>5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2 940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12 046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14 576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</w:t>
      </w:r>
      <w:r w:rsidR="00383423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139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11 846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13 622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383423" w:rsidRDefault="00383423" w:rsidP="00AF51D9"/>
    <w:p w:rsidR="00AF51D9" w:rsidRDefault="00AF51D9" w:rsidP="00AF51D9">
      <w:r>
        <w:t>Zemní plyn</w:t>
      </w:r>
      <w:r w:rsidR="00383423">
        <w:t xml:space="preserve"> *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60 926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52 852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Pr="0006458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63 951 </w:t>
            </w:r>
            <w:r w:rsidR="00AF51D9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Pr="00064589" w:rsidRDefault="00AF51D9" w:rsidP="000A18C4">
            <w:pPr>
              <w:spacing w:before="0"/>
              <w:jc w:val="center"/>
            </w:pPr>
          </w:p>
        </w:tc>
      </w:tr>
    </w:tbl>
    <w:p w:rsidR="00637768" w:rsidRDefault="00637768" w:rsidP="00637768">
      <w:pPr>
        <w:spacing w:before="60"/>
        <w:rPr>
          <w:i/>
          <w:sz w:val="20"/>
        </w:rPr>
      </w:pPr>
      <w:r w:rsidRPr="00F740A8">
        <w:rPr>
          <w:i/>
          <w:sz w:val="20"/>
        </w:rPr>
        <w:t xml:space="preserve">*) </w:t>
      </w:r>
      <w:r w:rsidRPr="00A77CB9">
        <w:rPr>
          <w:i/>
          <w:sz w:val="20"/>
        </w:rPr>
        <w:t xml:space="preserve">Spotřeba </w:t>
      </w:r>
      <w:r>
        <w:rPr>
          <w:i/>
          <w:sz w:val="20"/>
        </w:rPr>
        <w:t xml:space="preserve">zemního plynu </w:t>
      </w:r>
      <w:r w:rsidRPr="00A77CB9">
        <w:rPr>
          <w:i/>
          <w:sz w:val="20"/>
        </w:rPr>
        <w:t xml:space="preserve">je zadaná pro období </w:t>
      </w:r>
      <w:r>
        <w:rPr>
          <w:i/>
          <w:sz w:val="20"/>
        </w:rPr>
        <w:t>07/2015 – 06/</w:t>
      </w:r>
      <w:r w:rsidRPr="00A77CB9">
        <w:rPr>
          <w:i/>
          <w:sz w:val="20"/>
        </w:rPr>
        <w:t>201</w:t>
      </w:r>
      <w:r>
        <w:rPr>
          <w:i/>
          <w:sz w:val="20"/>
        </w:rPr>
        <w:t>6</w:t>
      </w:r>
      <w:r w:rsidRPr="00A77CB9">
        <w:rPr>
          <w:i/>
          <w:sz w:val="20"/>
        </w:rPr>
        <w:t xml:space="preserve">. </w:t>
      </w:r>
      <w:r>
        <w:rPr>
          <w:i/>
          <w:sz w:val="20"/>
        </w:rPr>
        <w:t>Z tohoto důvodu jsou pro tuto budovu upraveny referenční klimatické údaje.</w:t>
      </w:r>
    </w:p>
    <w:p w:rsidR="00AF51D9" w:rsidRDefault="00383423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>7</w:t>
      </w:r>
      <w:r w:rsidR="00AF51D9">
        <w:rPr>
          <w:color w:val="000000"/>
          <w:sz w:val="24"/>
          <w:szCs w:val="24"/>
          <w:u w:val="single"/>
        </w:rPr>
        <w:t>. Veřejné osvětlení</w:t>
      </w:r>
    </w:p>
    <w:p w:rsidR="00AF51D9" w:rsidRDefault="00AF51D9" w:rsidP="00AF51D9">
      <w:r>
        <w:t>Elektřina</w:t>
      </w:r>
      <w:r w:rsidR="00637768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0" w:author="mazacekj" w:date="2017-08-10T10:51:00Z">
              <w:r w:rsidDel="00725D31">
                <w:rPr>
                  <w:rFonts w:cs="Arial"/>
                  <w:b/>
                  <w:bCs/>
                  <w:color w:val="000000"/>
                  <w:szCs w:val="22"/>
                </w:rPr>
                <w:delText>444 885</w:delText>
              </w:r>
            </w:del>
            <w:ins w:id="1" w:author="mazacekj" w:date="2017-08-10T10:51:00Z">
              <w:r w:rsidR="00725D31">
                <w:rPr>
                  <w:rFonts w:cs="Arial"/>
                  <w:b/>
                  <w:bCs/>
                  <w:color w:val="000000"/>
                  <w:szCs w:val="22"/>
                </w:rPr>
                <w:t>438 271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2" w:author="mazacekj" w:date="2017-08-10T10:51:00Z">
              <w:r w:rsidDel="00725D31">
                <w:rPr>
                  <w:rFonts w:cs="Arial"/>
                  <w:b/>
                  <w:bCs/>
                  <w:color w:val="000000"/>
                  <w:szCs w:val="22"/>
                </w:rPr>
                <w:delText>797 458</w:delText>
              </w:r>
            </w:del>
            <w:ins w:id="3" w:author="mazacekj" w:date="2017-08-10T10:51:00Z">
              <w:r w:rsidR="00725D31">
                <w:rPr>
                  <w:rFonts w:cs="Arial"/>
                  <w:b/>
                  <w:bCs/>
                  <w:color w:val="000000"/>
                  <w:szCs w:val="22"/>
                </w:rPr>
                <w:t>783 188</w:t>
              </w:r>
            </w:ins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834906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del w:id="4" w:author="mazacekj" w:date="2017-08-10T10:51:00Z">
              <w:r w:rsidDel="00725D31">
                <w:rPr>
                  <w:rFonts w:cs="Arial"/>
                  <w:b/>
                  <w:bCs/>
                  <w:color w:val="000000"/>
                  <w:szCs w:val="22"/>
                </w:rPr>
                <w:delText>964 924</w:delText>
              </w:r>
            </w:del>
            <w:ins w:id="5" w:author="mazacekj" w:date="2017-08-10T10:51:00Z">
              <w:r w:rsidR="00725D31">
                <w:rPr>
                  <w:rFonts w:cs="Arial"/>
                  <w:b/>
                  <w:bCs/>
                  <w:color w:val="000000"/>
                  <w:szCs w:val="22"/>
                </w:rPr>
                <w:t>947 658</w:t>
              </w:r>
            </w:ins>
            <w:bookmarkStart w:id="6" w:name="_GoBack"/>
            <w:bookmarkEnd w:id="6"/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834906" w:rsidRDefault="00834906" w:rsidP="00AF51D9">
      <w:pPr>
        <w:spacing w:before="60"/>
        <w:rPr>
          <w:i/>
          <w:sz w:val="20"/>
        </w:rPr>
      </w:pPr>
    </w:p>
    <w:p w:rsidR="00AF51D9" w:rsidRDefault="00AF51D9" w:rsidP="00AF51D9">
      <w:pPr>
        <w:rPr>
          <w:b/>
        </w:rPr>
      </w:pPr>
    </w:p>
    <w:p w:rsidR="00AF51D9" w:rsidRDefault="00AF51D9" w:rsidP="00AF51D9">
      <w:pPr>
        <w:rPr>
          <w:b/>
        </w:rPr>
      </w:pPr>
      <w:r>
        <w:rPr>
          <w:b/>
        </w:rPr>
        <w:t>Údaje představují referenční hodnoty pro stanovení zaručených úspor.</w:t>
      </w:r>
    </w:p>
    <w:p w:rsidR="00064589" w:rsidRDefault="00064589">
      <w:pPr>
        <w:rPr>
          <w:b/>
        </w:rPr>
      </w:pPr>
    </w:p>
    <w:sectPr w:rsidR="000645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247" w:bottom="993" w:left="1247" w:header="708" w:footer="284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60" w:rsidRDefault="00AE3760">
      <w:pPr>
        <w:spacing w:before="0"/>
      </w:pPr>
      <w:r>
        <w:separator/>
      </w:r>
    </w:p>
  </w:endnote>
  <w:endnote w:type="continuationSeparator" w:id="0">
    <w:p w:rsidR="00AE3760" w:rsidRDefault="00AE37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21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AE3760">
    <w:pPr>
      <w:ind w:right="360" w:firstLine="360"/>
    </w:pPr>
    <w:r>
      <w:fldChar w:fldCharType="begin"/>
    </w:r>
    <w:r>
      <w:instrText xml:space="preserve"> PAGE </w:instrText>
    </w:r>
    <w:r>
      <w:fldChar w:fldCharType="separate"/>
    </w:r>
    <w:r w:rsidR="00725D3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AE3760">
    <w:pPr>
      <w:pStyle w:val="Zpat"/>
      <w:jc w:val="right"/>
    </w:pPr>
    <w:r>
      <w:rPr>
        <w:sz w:val="20"/>
      </w:rPr>
      <w:t xml:space="preserve">Stránka </w:t>
    </w:r>
    <w:r>
      <w:fldChar w:fldCharType="begin"/>
    </w:r>
    <w:r>
      <w:instrText xml:space="preserve"> PAGE </w:instrText>
    </w:r>
    <w:r>
      <w:fldChar w:fldCharType="separate"/>
    </w:r>
    <w:r w:rsidR="00725D31">
      <w:rPr>
        <w:noProof/>
      </w:rPr>
      <w:t>1</w:t>
    </w:r>
    <w:r>
      <w:fldChar w:fldCharType="end"/>
    </w:r>
    <w:r>
      <w:rPr>
        <w:sz w:val="20"/>
      </w:rPr>
      <w:t xml:space="preserve"> z </w:t>
    </w:r>
    <w:fldSimple w:instr=" NUMPAGES ">
      <w:r w:rsidR="00725D31">
        <w:rPr>
          <w:noProof/>
        </w:rPr>
        <w:t>1</w:t>
      </w:r>
    </w:fldSimple>
  </w:p>
  <w:p w:rsidR="00AE3760" w:rsidRDefault="00AE3760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60" w:rsidRDefault="00AE3760">
      <w:pPr>
        <w:spacing w:before="0"/>
      </w:pPr>
      <w:r>
        <w:separator/>
      </w:r>
    </w:p>
  </w:footnote>
  <w:footnote w:type="continuationSeparator" w:id="0">
    <w:p w:rsidR="00AE3760" w:rsidRDefault="00AE37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60" w:rsidRDefault="00510BA8" w:rsidP="00510BA8">
    <w:pPr>
      <w:pStyle w:val="Zhlav"/>
      <w:jc w:val="center"/>
    </w:pPr>
    <w:r w:rsidRPr="00C6536C">
      <w:rPr>
        <w:sz w:val="20"/>
      </w:rPr>
      <w:t xml:space="preserve">Poskytování energetických služeb metodou EPC ve vybraných </w:t>
    </w:r>
    <w:r>
      <w:rPr>
        <w:sz w:val="20"/>
      </w:rPr>
      <w:t>budovách</w:t>
    </w:r>
    <w:r w:rsidRPr="00C6536C">
      <w:rPr>
        <w:sz w:val="20"/>
      </w:rPr>
      <w:t xml:space="preserve"> </w:t>
    </w:r>
    <w:r>
      <w:rPr>
        <w:sz w:val="20"/>
      </w:rPr>
      <w:t xml:space="preserve">a soustavě veřejného osvětlení </w:t>
    </w:r>
    <w:r w:rsidRPr="00C6536C">
      <w:rPr>
        <w:sz w:val="20"/>
      </w:rPr>
      <w:t xml:space="preserve">v majetku města </w:t>
    </w:r>
    <w:r>
      <w:rPr>
        <w:sz w:val="20"/>
      </w:rPr>
      <w:t>Šluknov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8" w:rsidRDefault="00510B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Nadpis2"/>
      <w:lvlText w:val="%1.%2. "/>
      <w:lvlJc w:val="left"/>
      <w:pPr>
        <w:tabs>
          <w:tab w:val="num" w:pos="0"/>
        </w:tabs>
        <w:ind w:left="357" w:firstLine="3"/>
      </w:pPr>
      <w:rPr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 "/>
      <w:lvlJc w:val="left"/>
      <w:pPr>
        <w:tabs>
          <w:tab w:val="num" w:pos="0"/>
        </w:tabs>
        <w:ind w:left="720" w:firstLine="0"/>
      </w:pPr>
      <w:rPr>
        <w:b/>
        <w:color w:val="006699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684173"/>
    <w:multiLevelType w:val="hybridMultilevel"/>
    <w:tmpl w:val="4392884C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4F"/>
    <w:rsid w:val="00001023"/>
    <w:rsid w:val="00064589"/>
    <w:rsid w:val="00075155"/>
    <w:rsid w:val="000861BD"/>
    <w:rsid w:val="0009581F"/>
    <w:rsid w:val="000A4491"/>
    <w:rsid w:val="00110600"/>
    <w:rsid w:val="001350FD"/>
    <w:rsid w:val="00174F0B"/>
    <w:rsid w:val="0017732D"/>
    <w:rsid w:val="001A7EE8"/>
    <w:rsid w:val="001B144F"/>
    <w:rsid w:val="001E1417"/>
    <w:rsid w:val="001F5504"/>
    <w:rsid w:val="00241086"/>
    <w:rsid w:val="00260EA0"/>
    <w:rsid w:val="002F546B"/>
    <w:rsid w:val="00350211"/>
    <w:rsid w:val="00355642"/>
    <w:rsid w:val="00383423"/>
    <w:rsid w:val="00394F2D"/>
    <w:rsid w:val="00396E5D"/>
    <w:rsid w:val="00403597"/>
    <w:rsid w:val="0042196B"/>
    <w:rsid w:val="00440D98"/>
    <w:rsid w:val="004607E3"/>
    <w:rsid w:val="00464688"/>
    <w:rsid w:val="00471E22"/>
    <w:rsid w:val="004C35FE"/>
    <w:rsid w:val="004F4C87"/>
    <w:rsid w:val="00503614"/>
    <w:rsid w:val="00510BA8"/>
    <w:rsid w:val="00513261"/>
    <w:rsid w:val="005B3C32"/>
    <w:rsid w:val="005E5A35"/>
    <w:rsid w:val="0060486F"/>
    <w:rsid w:val="00605FFC"/>
    <w:rsid w:val="00606567"/>
    <w:rsid w:val="00614084"/>
    <w:rsid w:val="00637768"/>
    <w:rsid w:val="00655B29"/>
    <w:rsid w:val="00671815"/>
    <w:rsid w:val="006907D9"/>
    <w:rsid w:val="006A2934"/>
    <w:rsid w:val="006F3AB8"/>
    <w:rsid w:val="00701345"/>
    <w:rsid w:val="007163C6"/>
    <w:rsid w:val="00725D31"/>
    <w:rsid w:val="00731FA4"/>
    <w:rsid w:val="00754C42"/>
    <w:rsid w:val="00766FC3"/>
    <w:rsid w:val="007724A8"/>
    <w:rsid w:val="00782256"/>
    <w:rsid w:val="00784F4F"/>
    <w:rsid w:val="00796405"/>
    <w:rsid w:val="007E1EBD"/>
    <w:rsid w:val="0080067C"/>
    <w:rsid w:val="00827285"/>
    <w:rsid w:val="00831892"/>
    <w:rsid w:val="0083325D"/>
    <w:rsid w:val="00834906"/>
    <w:rsid w:val="00852A55"/>
    <w:rsid w:val="008537A7"/>
    <w:rsid w:val="00894C4F"/>
    <w:rsid w:val="008A1B24"/>
    <w:rsid w:val="008A44A4"/>
    <w:rsid w:val="008A4F5E"/>
    <w:rsid w:val="008D75AF"/>
    <w:rsid w:val="008E3CDE"/>
    <w:rsid w:val="00901C45"/>
    <w:rsid w:val="00936EEE"/>
    <w:rsid w:val="009515B1"/>
    <w:rsid w:val="00966565"/>
    <w:rsid w:val="00987A30"/>
    <w:rsid w:val="00A310AE"/>
    <w:rsid w:val="00A476DA"/>
    <w:rsid w:val="00A77727"/>
    <w:rsid w:val="00A77CB9"/>
    <w:rsid w:val="00A8343C"/>
    <w:rsid w:val="00A97254"/>
    <w:rsid w:val="00AD0314"/>
    <w:rsid w:val="00AE15F6"/>
    <w:rsid w:val="00AE3760"/>
    <w:rsid w:val="00AF2AA4"/>
    <w:rsid w:val="00AF473F"/>
    <w:rsid w:val="00AF51D9"/>
    <w:rsid w:val="00B25DB7"/>
    <w:rsid w:val="00B35032"/>
    <w:rsid w:val="00B75D81"/>
    <w:rsid w:val="00B816A8"/>
    <w:rsid w:val="00BA27D7"/>
    <w:rsid w:val="00BB02DD"/>
    <w:rsid w:val="00C06524"/>
    <w:rsid w:val="00C2481E"/>
    <w:rsid w:val="00C74430"/>
    <w:rsid w:val="00C87848"/>
    <w:rsid w:val="00CA1BB4"/>
    <w:rsid w:val="00CB3E74"/>
    <w:rsid w:val="00CB7656"/>
    <w:rsid w:val="00CD45D6"/>
    <w:rsid w:val="00D007BB"/>
    <w:rsid w:val="00D00E9F"/>
    <w:rsid w:val="00D05A4C"/>
    <w:rsid w:val="00D4664D"/>
    <w:rsid w:val="00D75FA6"/>
    <w:rsid w:val="00DD0296"/>
    <w:rsid w:val="00E40D25"/>
    <w:rsid w:val="00E948E0"/>
    <w:rsid w:val="00EB252F"/>
    <w:rsid w:val="00ED3056"/>
    <w:rsid w:val="00EE7CEC"/>
    <w:rsid w:val="00F36958"/>
    <w:rsid w:val="00F740A8"/>
    <w:rsid w:val="00F93361"/>
    <w:rsid w:val="00FD5195"/>
    <w:rsid w:val="00FD75A4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0A4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0A4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2311C-6501-4A60-A0B4-7BDFD653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3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Separaeko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cp:lastModifiedBy>mazacekj</cp:lastModifiedBy>
  <cp:revision>41</cp:revision>
  <cp:lastPrinted>1900-12-31T23:00:00Z</cp:lastPrinted>
  <dcterms:created xsi:type="dcterms:W3CDTF">2015-12-22T07:38:00Z</dcterms:created>
  <dcterms:modified xsi:type="dcterms:W3CDTF">2017-08-10T08:52:00Z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